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DF45F" w14:textId="60417702" w:rsidR="001D0A10" w:rsidRPr="00CA720D" w:rsidRDefault="00BC0252" w:rsidP="00CA720D">
      <w:pPr>
        <w:spacing w:before="0"/>
        <w:rPr>
          <w:rFonts w:ascii="Calibri" w:hAnsi="Calibri"/>
          <w:b/>
          <w:i/>
          <w:sz w:val="36"/>
          <w:szCs w:val="36"/>
          <w:u w:val="single"/>
        </w:rPr>
      </w:pPr>
      <w:r>
        <w:rPr>
          <w:rFonts w:ascii="Calibri" w:hAnsi="Calibri"/>
          <w:b/>
          <w:i/>
          <w:sz w:val="36"/>
          <w:szCs w:val="36"/>
          <w:u w:val="single"/>
        </w:rPr>
        <w:t>R</w:t>
      </w:r>
      <w:r w:rsidR="00617BFB">
        <w:rPr>
          <w:rFonts w:ascii="Calibri" w:hAnsi="Calibri"/>
          <w:b/>
          <w:i/>
          <w:sz w:val="36"/>
          <w:szCs w:val="36"/>
          <w:u w:val="single"/>
        </w:rPr>
        <w:t xml:space="preserve">èglement de Consultation 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- </w:t>
      </w:r>
      <w:r w:rsidR="001D0A10" w:rsidRPr="00CA720D">
        <w:rPr>
          <w:rFonts w:ascii="Calibri" w:hAnsi="Calibri"/>
          <w:b/>
          <w:i/>
          <w:sz w:val="36"/>
          <w:szCs w:val="36"/>
          <w:u w:val="single"/>
        </w:rPr>
        <w:t xml:space="preserve">Annexe </w:t>
      </w:r>
      <w:r w:rsidR="001D0A10" w:rsidRPr="00617BFB">
        <w:rPr>
          <w:rFonts w:ascii="Calibri" w:hAnsi="Calibri"/>
          <w:b/>
          <w:i/>
          <w:sz w:val="36"/>
          <w:szCs w:val="36"/>
          <w:u w:val="single"/>
        </w:rPr>
        <w:t xml:space="preserve">n° </w:t>
      </w:r>
      <w:r w:rsidR="00365451">
        <w:rPr>
          <w:rFonts w:ascii="Calibri" w:hAnsi="Calibri"/>
          <w:b/>
          <w:i/>
          <w:sz w:val="36"/>
          <w:szCs w:val="36"/>
          <w:u w:val="single"/>
        </w:rPr>
        <w:t>3</w:t>
      </w:r>
      <w:r w:rsidR="00DD279E">
        <w:rPr>
          <w:rFonts w:ascii="Calibri" w:hAnsi="Calibri"/>
          <w:b/>
          <w:i/>
          <w:sz w:val="36"/>
          <w:szCs w:val="36"/>
          <w:u w:val="single"/>
        </w:rPr>
        <w:t xml:space="preserve"> </w:t>
      </w:r>
      <w:r w:rsidR="002F0DC3" w:rsidRPr="00617BFB">
        <w:rPr>
          <w:rFonts w:ascii="Calibri" w:hAnsi="Calibri"/>
          <w:b/>
          <w:i/>
          <w:sz w:val="36"/>
          <w:szCs w:val="36"/>
          <w:u w:val="single"/>
        </w:rPr>
        <w:t>: FICHE DE</w:t>
      </w:r>
      <w:r w:rsidR="002F0DC3">
        <w:rPr>
          <w:rFonts w:ascii="Calibri" w:hAnsi="Calibri"/>
          <w:b/>
          <w:i/>
          <w:sz w:val="36"/>
          <w:szCs w:val="36"/>
          <w:u w:val="single"/>
        </w:rPr>
        <w:t xml:space="preserve"> SYNTHESE DE CANDIDATURE</w:t>
      </w: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  <w:gridCol w:w="3119"/>
        <w:gridCol w:w="2126"/>
      </w:tblGrid>
      <w:tr w:rsidR="001D0A10" w:rsidRPr="00DC4256" w14:paraId="668240DB" w14:textId="77777777" w:rsidTr="007F5BB9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37E0B" w14:textId="77777777" w:rsidR="00CE05D7" w:rsidRPr="00CE05D7" w:rsidRDefault="00F92B4A" w:rsidP="00CE05D7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</w:pPr>
            <w:r w:rsidRPr="00F92B4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Opération :</w:t>
            </w:r>
            <w:r w:rsidR="00617BFB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</w:t>
            </w:r>
            <w:r w:rsidR="00CE05D7" w:rsidRPr="00CE05D7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Réhabilitation lourde du rez-de-chaussée du bâtiment Saint-Exupéry en vue de la relocalisation de la pédiatrie </w:t>
            </w:r>
          </w:p>
          <w:p w14:paraId="6F374EC0" w14:textId="77777777" w:rsidR="00CE05D7" w:rsidRPr="00CE05D7" w:rsidRDefault="00CE05D7" w:rsidP="00CE05D7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r w:rsidRPr="00CE05D7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du Centre Hospitalier du Mans  </w:t>
            </w:r>
          </w:p>
          <w:p w14:paraId="069CE9CC" w14:textId="22869486" w:rsidR="001D0A10" w:rsidRPr="009452A4" w:rsidRDefault="001D0A10" w:rsidP="00CE05D7">
            <w:pPr>
              <w:shd w:val="clear" w:color="auto" w:fill="2FB9CA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1DEBF" w14:textId="77777777" w:rsidR="001D0A10" w:rsidRPr="00DC4256" w:rsidRDefault="001D0A10" w:rsidP="000E5601">
            <w:pPr>
              <w:spacing w:before="0"/>
              <w:jc w:val="right"/>
              <w:rPr>
                <w:rFonts w:ascii="Calibri" w:hAnsi="Calibri" w:cs="Arial"/>
                <w:b/>
              </w:rPr>
            </w:pPr>
            <w:r w:rsidRPr="00DC4256">
              <w:rPr>
                <w:rFonts w:ascii="Calibri" w:hAnsi="Calibri" w:cs="Arial"/>
                <w:b/>
              </w:rPr>
              <w:t xml:space="preserve">N° </w:t>
            </w:r>
          </w:p>
          <w:p w14:paraId="448B2299" w14:textId="77777777" w:rsidR="001D0A10" w:rsidRPr="00DC4256" w:rsidRDefault="001D0A10" w:rsidP="000E5601">
            <w:pPr>
              <w:spacing w:before="0"/>
              <w:jc w:val="right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enregistrement :</w:t>
            </w:r>
          </w:p>
          <w:p w14:paraId="28BB1FED" w14:textId="5AB95D2B" w:rsidR="001D0A10" w:rsidRPr="00DC4256" w:rsidRDefault="001D0A10" w:rsidP="000E5601">
            <w:pPr>
              <w:spacing w:before="0"/>
              <w:jc w:val="right"/>
              <w:rPr>
                <w:rFonts w:ascii="Calibri" w:hAnsi="Calibri" w:cs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4807F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24"/>
              </w:rPr>
            </w:pPr>
          </w:p>
        </w:tc>
      </w:tr>
    </w:tbl>
    <w:p w14:paraId="2DFEFEA8" w14:textId="698845E4" w:rsidR="001D0A10" w:rsidRPr="00DC4256" w:rsidRDefault="001D0A10" w:rsidP="001D0A10">
      <w:pPr>
        <w:spacing w:after="60"/>
        <w:rPr>
          <w:rFonts w:ascii="Calibri" w:hAnsi="Calibri" w:cs="Arial"/>
          <w:b/>
          <w:sz w:val="22"/>
          <w:szCs w:val="22"/>
        </w:rPr>
      </w:pPr>
      <w:r w:rsidRPr="00DC4256">
        <w:rPr>
          <w:rFonts w:ascii="Calibri" w:hAnsi="Calibri" w:cs="Arial"/>
          <w:b/>
          <w:sz w:val="22"/>
          <w:szCs w:val="22"/>
        </w:rPr>
        <w:t>Tableau de PRESENTATION du GROUPEMENT CANDIDAT</w:t>
      </w:r>
      <w:r w:rsidR="00CA1693">
        <w:rPr>
          <w:rFonts w:ascii="Calibri" w:hAnsi="Calibri" w:cs="Arial"/>
          <w:b/>
          <w:sz w:val="22"/>
          <w:szCs w:val="22"/>
        </w:rPr>
        <w:t xml:space="preserve"> (</w:t>
      </w:r>
      <w:r w:rsidR="00CA1693" w:rsidRPr="00CA1693">
        <w:rPr>
          <w:rFonts w:ascii="Calibri" w:hAnsi="Calibri" w:cs="Arial"/>
          <w:b/>
          <w:sz w:val="22"/>
          <w:szCs w:val="22"/>
          <w:highlight w:val="yellow"/>
        </w:rPr>
        <w:t>1 tableau pour le groupement</w:t>
      </w:r>
      <w:r w:rsidR="00CA1693">
        <w:rPr>
          <w:rFonts w:ascii="Calibri" w:hAnsi="Calibri" w:cs="Arial"/>
          <w:b/>
          <w:sz w:val="22"/>
          <w:szCs w:val="22"/>
        </w:rPr>
        <w:t>)</w:t>
      </w:r>
    </w:p>
    <w:p w14:paraId="29DF822E" w14:textId="77777777" w:rsidR="00B86A73" w:rsidRDefault="00B86A73" w:rsidP="001D0A10">
      <w:pPr>
        <w:spacing w:after="60"/>
        <w:rPr>
          <w:rFonts w:ascii="Calibri" w:hAnsi="Calibri" w:cs="Arial"/>
          <w:sz w:val="22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21AB560E" w14:textId="77777777" w:rsidTr="00B86A73">
        <w:trPr>
          <w:cantSplit/>
          <w:trHeight w:val="276"/>
        </w:trPr>
        <w:tc>
          <w:tcPr>
            <w:tcW w:w="1395" w:type="dxa"/>
            <w:tcBorders>
              <w:top w:val="single" w:sz="18" w:space="0" w:color="auto"/>
              <w:bottom w:val="nil"/>
              <w:right w:val="single" w:sz="2" w:space="0" w:color="auto"/>
            </w:tcBorders>
          </w:tcPr>
          <w:p w14:paraId="6A441465" w14:textId="77777777" w:rsidR="00B86A73" w:rsidRPr="001F03C4" w:rsidRDefault="00B86A73" w:rsidP="00A514DB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0915" w:type="dxa"/>
            <w:gridSpan w:val="2"/>
            <w:tcBorders>
              <w:top w:val="single" w:sz="18" w:space="0" w:color="auto"/>
              <w:bottom w:val="nil"/>
              <w:right w:val="single" w:sz="2" w:space="0" w:color="auto"/>
            </w:tcBorders>
          </w:tcPr>
          <w:p w14:paraId="5DEF601E" w14:textId="21197FAF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Nom / raison sociale :</w:t>
            </w:r>
          </w:p>
        </w:tc>
        <w:tc>
          <w:tcPr>
            <w:tcW w:w="8778" w:type="dxa"/>
            <w:gridSpan w:val="5"/>
            <w:tcBorders>
              <w:top w:val="single" w:sz="18" w:space="0" w:color="auto"/>
              <w:left w:val="single" w:sz="2" w:space="0" w:color="auto"/>
              <w:bottom w:val="nil"/>
            </w:tcBorders>
          </w:tcPr>
          <w:p w14:paraId="43474EEB" w14:textId="6F6D3B1C" w:rsidR="00B86A73" w:rsidRPr="00062090" w:rsidRDefault="00B86A73" w:rsidP="006F65DF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9452A4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 du Règlement de Consultation</w:t>
            </w:r>
            <w:r>
              <w:rPr>
                <w:rFonts w:ascii="Calibri" w:hAnsi="Calibri" w:cs="Arial"/>
                <w:b/>
                <w:sz w:val="22"/>
              </w:rPr>
              <w:t xml:space="preserve">  </w:t>
            </w:r>
          </w:p>
        </w:tc>
      </w:tr>
      <w:tr w:rsidR="00B86A73" w:rsidRPr="00DC4256" w14:paraId="37A9A449" w14:textId="77777777" w:rsidTr="00B86A73">
        <w:trPr>
          <w:cantSplit/>
        </w:trPr>
        <w:tc>
          <w:tcPr>
            <w:tcW w:w="1395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BC5BDBD" w14:textId="77777777" w:rsidR="00B86A73" w:rsidRPr="005A00C4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451111E8" w14:textId="452C1B39" w:rsidR="00B86A73" w:rsidRPr="005A00C4" w:rsidRDefault="005A00C4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Cs/>
                <w:sz w:val="24"/>
                <w:szCs w:val="24"/>
              </w:rPr>
            </w:pP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NOM / RAISON SOCIALE 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AE8BB50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D66B13A" w14:textId="03648097" w:rsidR="00B86A73" w:rsidRPr="00ED3AAD" w:rsidRDefault="005A00C4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COMPETENCE(S)</w:t>
            </w: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 xml:space="preserve"> A COMPLETER</w:t>
            </w:r>
          </w:p>
        </w:tc>
      </w:tr>
      <w:tr w:rsidR="00B86A73" w:rsidRPr="00DC4256" w14:paraId="095390C1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right w:val="single" w:sz="2" w:space="0" w:color="auto"/>
            </w:tcBorders>
            <w:textDirection w:val="btLr"/>
            <w:vAlign w:val="center"/>
          </w:tcPr>
          <w:p w14:paraId="04EB6FB7" w14:textId="1447DB11" w:rsidR="00B86A73" w:rsidRPr="00B86A73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86A73">
              <w:rPr>
                <w:rFonts w:ascii="Calibri" w:hAnsi="Calibri" w:cs="Arial"/>
                <w:b/>
                <w:bCs/>
                <w:sz w:val="22"/>
              </w:rPr>
              <w:t>MANDATAIRE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0210506D" w14:textId="0489027F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6EA192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D39F7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A98C4AF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1BE5979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</w:tcBorders>
          </w:tcPr>
          <w:p w14:paraId="6E7B4002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65912251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6EF7B27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4F1AF" w14:textId="4F6399C9" w:rsidR="00B86A73" w:rsidRPr="00DC4256" w:rsidRDefault="00020E62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Courriel</w:t>
            </w:r>
            <w:r w:rsidR="00B86A73">
              <w:rPr>
                <w:rFonts w:ascii="Calibri" w:hAnsi="Calibri" w:cs="Arial"/>
                <w:b/>
                <w:sz w:val="22"/>
              </w:rPr>
              <w:t xml:space="preserve"> de contact unique du groupement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B18C1E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FD3BA60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A1A73B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99384F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6D11F92D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67935EC1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5CF4E50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E57B8" w14:textId="2F86AF03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BD7DC9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336C09C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687F137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83DD54C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572CAA70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27282259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1EB1354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BA70AAD" w14:textId="3A02F65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2514C4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3E88AA0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B1AEA9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2A5EA0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4211279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781094CE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11D1171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9BA720B" w14:textId="0F56D90A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0B5F54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9054A1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F0B6D2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467EBC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21CE07D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3F01BEB2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65D750F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F2995C7" w14:textId="1D6FD1FB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963BF5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2B07AD2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649AB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98F27F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73FCA98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5231A0E8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14:paraId="2567735C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6" w:space="0" w:color="auto"/>
            </w:tcBorders>
          </w:tcPr>
          <w:p w14:paraId="40FD944C" w14:textId="104AECB4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5B2EF51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37D1FCA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239573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4CD3696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</w:tcBorders>
          </w:tcPr>
          <w:p w14:paraId="657EF2B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3B76F705" w14:textId="77777777" w:rsidR="00B86A73" w:rsidRDefault="00B86A73" w:rsidP="001D0A10">
      <w:pPr>
        <w:spacing w:after="60"/>
        <w:rPr>
          <w:rFonts w:ascii="Calibri" w:hAnsi="Calibri" w:cs="Arial"/>
          <w:sz w:val="22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5D3E7740" w14:textId="77777777" w:rsidTr="00B86A73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3F242CA4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9D17421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Nom / raison sociale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23610D0D" w14:textId="57A9AD31" w:rsidR="00B86A73" w:rsidRPr="00062090" w:rsidRDefault="00B86A73" w:rsidP="006F65DF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9452A4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 du Règlement de Consultation</w:t>
            </w:r>
            <w:r>
              <w:rPr>
                <w:rFonts w:ascii="Calibri" w:hAnsi="Calibri" w:cs="Arial"/>
                <w:b/>
                <w:sz w:val="22"/>
              </w:rPr>
              <w:t xml:space="preserve">  </w:t>
            </w:r>
          </w:p>
        </w:tc>
      </w:tr>
      <w:tr w:rsidR="005A00C4" w:rsidRPr="00DC4256" w14:paraId="6DE7702F" w14:textId="77777777" w:rsidTr="00B86A73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4071AFB0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646DB9D1" w14:textId="1BA2E345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NOM / RAISON SOCIALE 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07E80AF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01B99C8" w14:textId="52828B31" w:rsidR="005A00C4" w:rsidRPr="00ED3AAD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COMPETENCE(S)</w:t>
            </w: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 xml:space="preserve"> A COMPLETER</w:t>
            </w:r>
          </w:p>
        </w:tc>
      </w:tr>
      <w:tr w:rsidR="005A00C4" w:rsidRPr="00DC4256" w14:paraId="69DF2AF5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62C7B5E1" w14:textId="737695FF" w:rsidR="005A00C4" w:rsidRPr="00B86A73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1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22996DD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3181A5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EB8374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2D825F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EF5FC8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23A83CE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5A00C4" w:rsidRPr="00DC4256" w14:paraId="730AFF49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17FF0E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92649" w14:textId="5D1F8051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54E6E9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CF6BB21" w14:textId="77777777" w:rsidR="005A00C4" w:rsidRPr="00DC4256" w:rsidRDefault="005A00C4" w:rsidP="005A00C4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075B402" w14:textId="77777777" w:rsidR="005A00C4" w:rsidRPr="00DC4256" w:rsidRDefault="005A00C4" w:rsidP="005A00C4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879475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2571D47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31A0F853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7F0933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BD2C9" w14:textId="41AB917B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EE238E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7AD74CB" w14:textId="77777777" w:rsidR="005A00C4" w:rsidRPr="002C145F" w:rsidRDefault="005A00C4" w:rsidP="005A00C4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4667439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9859ECD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629EE20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66B77315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763528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862F997" w14:textId="0129BBCA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80DCDD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49E0BCB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E37330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6AE5E6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A695A3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5BA34B32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6C6CAD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35F73C4" w14:textId="3977AAFD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FE8F6C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74F07B4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DE76A3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1E2BA6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21646B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1F06B933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288ABF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03AAED2" w14:textId="4F6831EF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651AB0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61BAF78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F276CB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68214A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75E12D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6D0BC9D7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FFB983E" w14:textId="77777777" w:rsidR="005A00C4" w:rsidRPr="0018361F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520C5DA3" w14:textId="6B5089B8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F710B4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EC9C308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D4C04D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636EF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A5146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3DA256BB" w14:textId="77777777" w:rsidR="00B86A73" w:rsidRDefault="00B86A73" w:rsidP="00B86A73">
      <w:pPr>
        <w:spacing w:after="60"/>
        <w:rPr>
          <w:rFonts w:ascii="Calibri" w:hAnsi="Calibri" w:cs="Arial"/>
          <w:sz w:val="22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6FF039EC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17E6099F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F0BC963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Nom / raison sociale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3239D6BF" w14:textId="16F897E8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9452A4">
              <w:rPr>
                <w:rFonts w:ascii="Calibri" w:hAnsi="Calibri" w:cs="Arial"/>
                <w:b/>
                <w:sz w:val="22"/>
              </w:rPr>
              <w:t>6</w:t>
            </w:r>
            <w:r w:rsidR="006F65DF">
              <w:rPr>
                <w:rFonts w:ascii="Calibri" w:hAnsi="Calibri" w:cs="Arial"/>
                <w:b/>
                <w:sz w:val="22"/>
              </w:rPr>
              <w:t xml:space="preserve"> </w:t>
            </w:r>
            <w:r w:rsidRPr="00B86A73">
              <w:rPr>
                <w:rFonts w:ascii="Calibri" w:hAnsi="Calibri" w:cs="Arial"/>
                <w:b/>
                <w:sz w:val="22"/>
              </w:rPr>
              <w:t>du Règlement de Consultation</w:t>
            </w:r>
            <w:r>
              <w:rPr>
                <w:rFonts w:ascii="Calibri" w:hAnsi="Calibri" w:cs="Arial"/>
                <w:b/>
                <w:sz w:val="22"/>
              </w:rPr>
              <w:t xml:space="preserve">  </w:t>
            </w:r>
          </w:p>
        </w:tc>
      </w:tr>
      <w:tr w:rsidR="005A00C4" w:rsidRPr="00DC4256" w14:paraId="4DFA20A1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6DEAF915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6A629FA0" w14:textId="23719538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NOM / RAISON SOCIALE 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492A6D9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917B7FC" w14:textId="01E41550" w:rsidR="005A00C4" w:rsidRPr="00ED3AAD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COMPETENCE(S)</w:t>
            </w: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 xml:space="preserve"> A COMPLETER</w:t>
            </w:r>
          </w:p>
        </w:tc>
      </w:tr>
      <w:tr w:rsidR="005A00C4" w:rsidRPr="00DC4256" w14:paraId="6C3D609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0FC2916A" w14:textId="2222DD39" w:rsidR="005A00C4" w:rsidRPr="00B86A73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2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651499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78083D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84E971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07FC5E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F696AE7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3A370812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5A00C4" w:rsidRPr="00DC4256" w14:paraId="65F8531C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9AFA10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2570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79253B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3A21342" w14:textId="77777777" w:rsidR="005A00C4" w:rsidRPr="00DC4256" w:rsidRDefault="005A00C4" w:rsidP="005A00C4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BC98FE9" w14:textId="77777777" w:rsidR="005A00C4" w:rsidRPr="00DC4256" w:rsidRDefault="005A00C4" w:rsidP="005A00C4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EA2BBAF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406DA7B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6D48FF5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2993C6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E1B9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165859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EC1D302" w14:textId="77777777" w:rsidR="005A00C4" w:rsidRPr="002C145F" w:rsidRDefault="005A00C4" w:rsidP="005A00C4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CC8CA91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E100A85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8707518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237D97FA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477D25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3CC4C1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F8EC51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32C2E44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0F7CCF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7F90B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1DF02D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5323ED00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43C146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FE8AC2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215F7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757FF0A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5E0264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329778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8DBCBB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57850AA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447F39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758B27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0C4159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7D13E8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2715AC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1B4B10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BF740F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54AF39DE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5F6229A" w14:textId="77777777" w:rsidR="005A00C4" w:rsidRPr="0018361F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6E9A2C6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A78AE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8854AC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A25306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BE210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C04F17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614BCDDE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p w14:paraId="2E8D85D6" w14:textId="2F102F39" w:rsidR="00B86A73" w:rsidRDefault="00B86A73">
      <w:pPr>
        <w:spacing w:before="0"/>
        <w:jc w:val="left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br w:type="page"/>
      </w: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0154706E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06542A14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5DEF1BE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Nom / raison sociale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34ECF3DF" w14:textId="6FEF7782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9452A4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 du Règlement de Consultation</w:t>
            </w:r>
            <w:r>
              <w:rPr>
                <w:rFonts w:ascii="Calibri" w:hAnsi="Calibri" w:cs="Arial"/>
                <w:b/>
                <w:sz w:val="22"/>
              </w:rPr>
              <w:t xml:space="preserve">  </w:t>
            </w:r>
          </w:p>
        </w:tc>
      </w:tr>
      <w:tr w:rsidR="005A00C4" w:rsidRPr="00DC4256" w14:paraId="3484EC5A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F69EB34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D70E90F" w14:textId="459FDCE8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NOM / RAISON SOCIALE 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FA9A826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AA484BC" w14:textId="20990ACE" w:rsidR="005A00C4" w:rsidRPr="00ED3AAD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COMPETENCE(S)</w:t>
            </w: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 xml:space="preserve"> A COMPLETER</w:t>
            </w:r>
          </w:p>
        </w:tc>
      </w:tr>
      <w:tr w:rsidR="005A00C4" w:rsidRPr="00DC4256" w14:paraId="591F7D1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6A6BFA2E" w14:textId="64265ED0" w:rsidR="005A00C4" w:rsidRPr="00B86A73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3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4B69AD7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030D0F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BCDCE6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17324A0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950C93F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B45356D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5A00C4" w:rsidRPr="00DC4256" w14:paraId="3DF2AEB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80F148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26C5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D52E00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6A577F" w14:textId="77777777" w:rsidR="005A00C4" w:rsidRPr="00DC4256" w:rsidRDefault="005A00C4" w:rsidP="005A00C4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AB77E2" w14:textId="77777777" w:rsidR="005A00C4" w:rsidRPr="00DC4256" w:rsidRDefault="005A00C4" w:rsidP="005A00C4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622DD49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2901E9A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29550F4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224B7B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87AC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B7C522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B68A538" w14:textId="77777777" w:rsidR="005A00C4" w:rsidRPr="002C145F" w:rsidRDefault="005A00C4" w:rsidP="005A00C4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8972346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930E450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3B38729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5DF2F0B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F37F96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167996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E747B4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AA267D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B935F2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FB5470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872FA2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0824035C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C08D0A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939776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A670F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49EAE3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6C4D0D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78DBCA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038B0AA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7881394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8A1825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7130E7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11FB00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7B17FA5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F7ABB1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269A0D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94BB59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28B622AF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07ECB62" w14:textId="77777777" w:rsidR="005A00C4" w:rsidRPr="0018361F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6B4D34C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BEFCA9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3C7B3F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50D8A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8957F4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A40883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6E5D6DB6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0D503D2F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257F86F4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2869169C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Nom / raison sociale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62951B96" w14:textId="1BDD137B" w:rsidR="00B86A73" w:rsidRPr="00062090" w:rsidRDefault="00B86A73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9452A4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 du Règlement de Consultation</w:t>
            </w:r>
            <w:r>
              <w:rPr>
                <w:rFonts w:ascii="Calibri" w:hAnsi="Calibri" w:cs="Arial"/>
                <w:b/>
                <w:sz w:val="22"/>
              </w:rPr>
              <w:t xml:space="preserve">  </w:t>
            </w:r>
          </w:p>
        </w:tc>
      </w:tr>
      <w:tr w:rsidR="005A00C4" w:rsidRPr="00DC4256" w14:paraId="3515416B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5A47F8EF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625BFE5" w14:textId="0819A63F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NOM / RAISON SOCIALE 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13F6A37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8DA9866" w14:textId="39226CFA" w:rsidR="005A00C4" w:rsidRPr="00ED3AAD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COMPETENCE(S)</w:t>
            </w: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 xml:space="preserve"> A COMPLETER</w:t>
            </w:r>
          </w:p>
        </w:tc>
      </w:tr>
      <w:tr w:rsidR="005A00C4" w:rsidRPr="00DC4256" w14:paraId="4E68D321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0B7B80D6" w14:textId="52CE5285" w:rsidR="005A00C4" w:rsidRPr="00B86A73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4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1C0A58D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3FF652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7D79D3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5B66AD1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22CC417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3A6BA369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5A00C4" w:rsidRPr="00DC4256" w14:paraId="4D8A78F0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678669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575C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083CD2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B6208D7" w14:textId="77777777" w:rsidR="005A00C4" w:rsidRPr="00DC4256" w:rsidRDefault="005A00C4" w:rsidP="005A00C4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AF9F85E" w14:textId="77777777" w:rsidR="005A00C4" w:rsidRPr="00DC4256" w:rsidRDefault="005A00C4" w:rsidP="005A00C4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2BA2D4E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0B68C642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1F7CAA2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44E7A6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AE53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9F8250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FB06FC8" w14:textId="77777777" w:rsidR="005A00C4" w:rsidRPr="002C145F" w:rsidRDefault="005A00C4" w:rsidP="005A00C4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EBD0C05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582F6C8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C421DC3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6E4ABBD5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C97FAE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D82136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22EAD2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3B4C7F9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9684E0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1867A0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F0502D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2E9CA7FB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414D06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D8B697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59CB9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7E4B6F9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C4C5B1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84FDCD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AD73F1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1EC5BBC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AE5127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1012CC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1EA85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42C6B8A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72682D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B76801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C1CFA9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54F12AD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2C1D474" w14:textId="77777777" w:rsidR="005A00C4" w:rsidRPr="0018361F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0100361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27E2E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397E62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9B2443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F0A2F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8A7B5A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4305BCD8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42AA4910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509E36CF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0A98B33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Nom / raison sociale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634E01DC" w14:textId="71CE1EA2" w:rsidR="00B86A73" w:rsidRPr="00062090" w:rsidRDefault="00B86A73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9452A4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 du Règlement de Consultation</w:t>
            </w:r>
            <w:r>
              <w:rPr>
                <w:rFonts w:ascii="Calibri" w:hAnsi="Calibri" w:cs="Arial"/>
                <w:b/>
                <w:sz w:val="22"/>
              </w:rPr>
              <w:t xml:space="preserve">  </w:t>
            </w:r>
          </w:p>
        </w:tc>
      </w:tr>
      <w:tr w:rsidR="005A00C4" w:rsidRPr="00DC4256" w14:paraId="1F002FB2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9C1B31F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7016A9A" w14:textId="2640B2CB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NOM / RAISON SOCIALE 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C637494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E7C3B6B" w14:textId="1B48DB49" w:rsidR="005A00C4" w:rsidRPr="00ED3AAD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COMPETENCE(S)</w:t>
            </w: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 xml:space="preserve"> A COMPLETER</w:t>
            </w:r>
          </w:p>
        </w:tc>
      </w:tr>
      <w:tr w:rsidR="005A00C4" w:rsidRPr="00DC4256" w14:paraId="6FB62FAB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65327F80" w14:textId="57C0DF60" w:rsidR="005A00C4" w:rsidRPr="00B86A73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5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5D52486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8B0C81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0F94CC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7029AF9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A001CE6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161603F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5A00C4" w:rsidRPr="00DC4256" w14:paraId="7617347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B4FAAB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B7B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F180E9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F58D0D" w14:textId="77777777" w:rsidR="005A00C4" w:rsidRPr="00DC4256" w:rsidRDefault="005A00C4" w:rsidP="005A00C4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F311AC3" w14:textId="77777777" w:rsidR="005A00C4" w:rsidRPr="00DC4256" w:rsidRDefault="005A00C4" w:rsidP="005A00C4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9DCB28A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2BA09CF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116E7780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343E8F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DD0D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7523C2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8DA486E" w14:textId="77777777" w:rsidR="005A00C4" w:rsidRPr="002C145F" w:rsidRDefault="005A00C4" w:rsidP="005A00C4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919A0DE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73D36A0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26540A9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583B1176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5EB36C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BA0480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EF7298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B01E23C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250F3B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6A3484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11831C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0661139C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D19B81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EB8AE4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E0315A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61F65E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4353A0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90116F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9DB8A9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04CA1187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539FD1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CAF6F1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1468CD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A96F89D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CCC825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B02AC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D64F2F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35E1491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70F1E11" w14:textId="77777777" w:rsidR="005A00C4" w:rsidRPr="0018361F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7A014A9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E97699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1BA542B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3BC3B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3CF67D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6CF9DB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1EBD131B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0C6BC7FA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2CAACE46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2FB81298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Nom / raison sociale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43AE2FC7" w14:textId="371AF90D" w:rsidR="00B86A73" w:rsidRPr="00062090" w:rsidRDefault="00B86A73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9452A4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 du Règlement de Consultation</w:t>
            </w:r>
            <w:r>
              <w:rPr>
                <w:rFonts w:ascii="Calibri" w:hAnsi="Calibri" w:cs="Arial"/>
                <w:b/>
                <w:sz w:val="22"/>
              </w:rPr>
              <w:t xml:space="preserve">  </w:t>
            </w:r>
          </w:p>
        </w:tc>
      </w:tr>
      <w:tr w:rsidR="005A00C4" w:rsidRPr="00DC4256" w14:paraId="67B7B670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DE37DC4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B5C87AB" w14:textId="6202E32E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NOM / RAISON SOCIALE 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7CD7F30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1954CFF" w14:textId="7161716C" w:rsidR="005A00C4" w:rsidRPr="00ED3AAD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COMPETENCE(S)</w:t>
            </w: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 xml:space="preserve"> A COMPLETER</w:t>
            </w:r>
          </w:p>
        </w:tc>
      </w:tr>
      <w:tr w:rsidR="005A00C4" w:rsidRPr="00DC4256" w14:paraId="06C2904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0DDEE4CC" w14:textId="3BFC20D9" w:rsidR="005A00C4" w:rsidRPr="00B86A73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6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AFC0E1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2B694F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17D186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71CFC82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E0FD4B4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05FD030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5A00C4" w:rsidRPr="00DC4256" w14:paraId="102E860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125377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E14B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BFCAE5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7B8B929" w14:textId="77777777" w:rsidR="005A00C4" w:rsidRPr="00DC4256" w:rsidRDefault="005A00C4" w:rsidP="005A00C4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4A4426B" w14:textId="77777777" w:rsidR="005A00C4" w:rsidRPr="00DC4256" w:rsidRDefault="005A00C4" w:rsidP="005A00C4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94EBA0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8200A0E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78CD9B13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3D8138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123B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673F3E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95FD4D5" w14:textId="77777777" w:rsidR="005A00C4" w:rsidRPr="002C145F" w:rsidRDefault="005A00C4" w:rsidP="005A00C4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C74BDE8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5A62E8C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3546C5B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2FD91FD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2C314B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0FDE6F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792D76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75E0E9D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E637D7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9D135A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A04A92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522F5576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7A6840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A24822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A1B1B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72B7F04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AB4858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A72A9E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BEC456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221907C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CEE6FE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248ABB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EF81F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5A94D6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90CABF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62EBF0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A628F1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1E73737A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354C38A2" w14:textId="77777777" w:rsidR="005A00C4" w:rsidRPr="0018361F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4825627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D3E366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B92352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8CD2D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81319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7590DC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4E21C86A" w14:textId="77777777" w:rsidR="00B86A73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7B4C1024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2213595B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5B57AD1B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Nom / raison sociale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4D98D5BA" w14:textId="6F3992C2" w:rsidR="00B86A73" w:rsidRPr="00062090" w:rsidRDefault="00B86A73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9452A4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 du Règlement de Consultation</w:t>
            </w:r>
            <w:r>
              <w:rPr>
                <w:rFonts w:ascii="Calibri" w:hAnsi="Calibri" w:cs="Arial"/>
                <w:b/>
                <w:sz w:val="22"/>
              </w:rPr>
              <w:t xml:space="preserve">  </w:t>
            </w:r>
          </w:p>
        </w:tc>
      </w:tr>
      <w:tr w:rsidR="005A00C4" w:rsidRPr="00DC4256" w14:paraId="4726063B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0143189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1BD235F" w14:textId="369294F9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NOM / RAISON SOCIALE 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002BBBF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3E945C3" w14:textId="354CF838" w:rsidR="005A00C4" w:rsidRPr="00ED3AAD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COMPETENCE(S)</w:t>
            </w: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 xml:space="preserve"> A COMPLETER</w:t>
            </w:r>
          </w:p>
        </w:tc>
      </w:tr>
      <w:tr w:rsidR="005A00C4" w:rsidRPr="00DC4256" w14:paraId="5C49A83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18C9EEB6" w14:textId="32D6EF18" w:rsidR="005A00C4" w:rsidRPr="00B86A73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7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15D7777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60EBE5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EA7D1B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7260EDD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A14E79C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F0635C5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5A00C4" w:rsidRPr="00DC4256" w14:paraId="24A56DBB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0C67A1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62B0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3ED9C9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D9DEA2F" w14:textId="77777777" w:rsidR="005A00C4" w:rsidRPr="00DC4256" w:rsidRDefault="005A00C4" w:rsidP="005A00C4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E2DDAED" w14:textId="77777777" w:rsidR="005A00C4" w:rsidRPr="00DC4256" w:rsidRDefault="005A00C4" w:rsidP="005A00C4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0348560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9ED6E17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2299558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96F6D1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8A9C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156078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C6C2794" w14:textId="77777777" w:rsidR="005A00C4" w:rsidRPr="002C145F" w:rsidRDefault="005A00C4" w:rsidP="005A00C4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372890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B1C074F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D514A3A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3DE556C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F7320A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EB906E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B4BA4F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0045CA9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263C3C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5B1B1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A2AFAD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156A2483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23F003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5F8E5D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97815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748CA16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E7D505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7EC7E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32C6F32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12FE33EA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407822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F19778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F0B299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4784DD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4C0C13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1C0436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7E68EB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4695478C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3D1A5048" w14:textId="77777777" w:rsidR="005A00C4" w:rsidRPr="0018361F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35869D7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852D63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CF1A1FF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CE0AA8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1FBA0E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D58111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67E6A0AC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17038760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6CEF77FE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39DB44BC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Nom / raison sociale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2BE8A4B5" w14:textId="742FFD2E" w:rsidR="00B86A73" w:rsidRPr="00062090" w:rsidRDefault="00B86A73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9452A4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 du Règlement de Consultation</w:t>
            </w:r>
            <w:r>
              <w:rPr>
                <w:rFonts w:ascii="Calibri" w:hAnsi="Calibri" w:cs="Arial"/>
                <w:b/>
                <w:sz w:val="22"/>
              </w:rPr>
              <w:t xml:space="preserve">  </w:t>
            </w:r>
          </w:p>
        </w:tc>
      </w:tr>
      <w:tr w:rsidR="005A00C4" w:rsidRPr="00DC4256" w14:paraId="0056CD46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7D6D3C9F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62BB9C4A" w14:textId="4C3EC981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NOM / RAISON SOCIALE 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267BEE3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112FBE7" w14:textId="6DCA2084" w:rsidR="005A00C4" w:rsidRPr="00ED3AAD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COMPETENCE(S)</w:t>
            </w: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 xml:space="preserve"> A COMPLETER</w:t>
            </w:r>
          </w:p>
        </w:tc>
      </w:tr>
      <w:tr w:rsidR="005A00C4" w:rsidRPr="00DC4256" w14:paraId="3E68DDC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1D0DAFC1" w14:textId="49876447" w:rsidR="005A00C4" w:rsidRPr="00B86A73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8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11C30D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18B8DE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1CF241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2A966E6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DD2A6C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3AB149CC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5A00C4" w:rsidRPr="00DC4256" w14:paraId="0DEC890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8108D0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03EA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A70947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BFB6BA0" w14:textId="77777777" w:rsidR="005A00C4" w:rsidRPr="00DC4256" w:rsidRDefault="005A00C4" w:rsidP="005A00C4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75C91EC" w14:textId="77777777" w:rsidR="005A00C4" w:rsidRPr="00DC4256" w:rsidRDefault="005A00C4" w:rsidP="005A00C4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556D86F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FBA0207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4608412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650C99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3C5E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CDD2E4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443195" w14:textId="77777777" w:rsidR="005A00C4" w:rsidRPr="002C145F" w:rsidRDefault="005A00C4" w:rsidP="005A00C4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2EDCEC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3DE21A0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BBCD36F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02A50DF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5B7A04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08C7EF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F0766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BFBBDC9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3ACBCD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4D5180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E07F74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22E5082F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115B40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8A7DDE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AF8358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F2AD470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924965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BA876A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8DC9FA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705D764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777AFF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5A7709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39788C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681DE7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050034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89B9FC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54C6F7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0E734256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C8F95A0" w14:textId="77777777" w:rsidR="005A00C4" w:rsidRPr="0018361F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3B6C038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9CF205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177C98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213C3C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49E2E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C93D58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76C489BF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65197B24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36B58D96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E058C48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Nom / raison sociale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65E3895C" w14:textId="20D793AF" w:rsidR="00B86A73" w:rsidRPr="00062090" w:rsidRDefault="00B86A73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9452A4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 du Règlement de Consultation</w:t>
            </w:r>
            <w:r>
              <w:rPr>
                <w:rFonts w:ascii="Calibri" w:hAnsi="Calibri" w:cs="Arial"/>
                <w:b/>
                <w:sz w:val="22"/>
              </w:rPr>
              <w:t xml:space="preserve">  </w:t>
            </w:r>
          </w:p>
        </w:tc>
      </w:tr>
      <w:tr w:rsidR="005A00C4" w:rsidRPr="00DC4256" w14:paraId="43A68B88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D96036D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F0E1CEE" w14:textId="36602B2B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NOM / RAISON SOCIALE 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B789001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B396362" w14:textId="07637E56" w:rsidR="005A00C4" w:rsidRPr="00ED3AAD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COMPETENCE(S)</w:t>
            </w: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 xml:space="preserve"> A COMPLETER</w:t>
            </w:r>
          </w:p>
        </w:tc>
      </w:tr>
      <w:tr w:rsidR="005A00C4" w:rsidRPr="00DC4256" w14:paraId="621EBD91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6743AD95" w14:textId="2B668D18" w:rsidR="005A00C4" w:rsidRPr="00B86A73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SOUS-TRAITANT 9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2A670A6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E0763D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8D249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C087C6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E257A23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ECB8E4B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5A00C4" w:rsidRPr="00DC4256" w14:paraId="16EB57B5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05B5A4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390F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CFD238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648DD0B" w14:textId="77777777" w:rsidR="005A00C4" w:rsidRPr="00DC4256" w:rsidRDefault="005A00C4" w:rsidP="005A00C4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454B129" w14:textId="77777777" w:rsidR="005A00C4" w:rsidRPr="00DC4256" w:rsidRDefault="005A00C4" w:rsidP="005A00C4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01D3448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B6B8572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5562FC06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D9086C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074B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CD9545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8853D42" w14:textId="77777777" w:rsidR="005A00C4" w:rsidRPr="002C145F" w:rsidRDefault="005A00C4" w:rsidP="005A00C4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8BFAE6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250EF0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3BAEEAC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24ADC397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16B4D3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C7E2B6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548C0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98DA2F1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9B0D7A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04F302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8F6873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4C7AA2B1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93536B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98119E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CB32F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6701B15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CBC22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4E5387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8B46B0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0ADFBA7B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7C02E2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2B75D7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F8898A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6545DDD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DA1A70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D92674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491DD3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69FB395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401C910" w14:textId="77777777" w:rsidR="005A00C4" w:rsidRPr="0018361F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138B567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381AD8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EC30FA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1F9B2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78EC5DC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B4966D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65D3CCBE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7C823B3C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238E2011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1E70F35C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Nom / raison sociale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6E34D953" w14:textId="28BBDC9A" w:rsidR="00B86A73" w:rsidRPr="00062090" w:rsidRDefault="00B86A73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9452A4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 du Règlement de Consultation</w:t>
            </w:r>
            <w:r>
              <w:rPr>
                <w:rFonts w:ascii="Calibri" w:hAnsi="Calibri" w:cs="Arial"/>
                <w:b/>
                <w:sz w:val="22"/>
              </w:rPr>
              <w:t xml:space="preserve">  </w:t>
            </w:r>
          </w:p>
        </w:tc>
      </w:tr>
      <w:tr w:rsidR="005A00C4" w:rsidRPr="00DC4256" w14:paraId="611E0615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2B277731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24145929" w14:textId="02506002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NOM / RAISON SOCIALE 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BAD42E0" w14:textId="77777777" w:rsidR="005A00C4" w:rsidRPr="00062090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EB6212" w14:textId="32C84215" w:rsidR="005A00C4" w:rsidRPr="00ED3AAD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>COMPETENCE(S)</w:t>
            </w:r>
            <w:r w:rsidRPr="005A00C4">
              <w:rPr>
                <w:rFonts w:ascii="Calibri" w:hAnsi="Calibri" w:cs="Arial"/>
                <w:bCs/>
                <w:color w:val="FF0000"/>
                <w:sz w:val="24"/>
                <w:szCs w:val="24"/>
              </w:rPr>
              <w:t xml:space="preserve"> A COMPLETER</w:t>
            </w:r>
          </w:p>
        </w:tc>
      </w:tr>
      <w:tr w:rsidR="005A00C4" w:rsidRPr="00DC4256" w14:paraId="17680467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57DC40A6" w14:textId="22EBBA66" w:rsidR="005A00C4" w:rsidRPr="00B86A73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SOUS-TRAITANT 10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7A9109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BEF8850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F4D5C1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D4033B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18CAC7A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CC18715" w14:textId="77777777" w:rsidR="005A00C4" w:rsidRPr="00B00499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5A00C4" w:rsidRPr="00DC4256" w14:paraId="65A1E44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C7D99B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FDBF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925CF8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A96FDC7" w14:textId="77777777" w:rsidR="005A00C4" w:rsidRPr="00DC4256" w:rsidRDefault="005A00C4" w:rsidP="005A00C4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929AAE" w14:textId="77777777" w:rsidR="005A00C4" w:rsidRPr="00DC4256" w:rsidRDefault="005A00C4" w:rsidP="005A00C4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C44C175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4BE5A7B" w14:textId="77777777" w:rsidR="005A00C4" w:rsidRPr="00DC4256" w:rsidRDefault="005A00C4" w:rsidP="005A00C4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1319C8BF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EBEFEC4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0548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EF8C3F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883E381" w14:textId="77777777" w:rsidR="005A00C4" w:rsidRPr="002C145F" w:rsidRDefault="005A00C4" w:rsidP="005A00C4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6BBABD9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8BC7175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059763C" w14:textId="77777777" w:rsidR="005A00C4" w:rsidRPr="008F1FE5" w:rsidRDefault="005A00C4" w:rsidP="005A00C4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5A00C4" w:rsidRPr="00DC4256" w14:paraId="3E8A78AE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F36FEE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BDDFAF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DF2037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7CB4DD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333763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84A5C5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7C653D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22A3474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144796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AF38971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BEC800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F86D6E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78AC31D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16C2B8B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DCF3EA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472B9A7D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CF1B0D3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F19868A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14B279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B3A7BF6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DB2575F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DCEAA89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C710722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5A00C4" w:rsidRPr="00DC4256" w14:paraId="33DDB2DA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ED2800E" w14:textId="77777777" w:rsidR="005A00C4" w:rsidRPr="0018361F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1C878057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5348C6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1B8C20" w14:textId="77777777" w:rsidR="005A00C4" w:rsidRPr="00B00499" w:rsidRDefault="005A00C4" w:rsidP="005A00C4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DB8A4E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F55B4A5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5FFDD68" w14:textId="77777777" w:rsidR="005A00C4" w:rsidRPr="00DC4256" w:rsidRDefault="005A00C4" w:rsidP="005A00C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34404557" w14:textId="0CB1310C" w:rsidR="002A0A07" w:rsidRPr="00895CAC" w:rsidRDefault="002A0A07" w:rsidP="006C66BA">
      <w:pPr>
        <w:tabs>
          <w:tab w:val="left" w:pos="2085"/>
        </w:tabs>
        <w:rPr>
          <w:rFonts w:ascii="Calibri" w:hAnsi="Calibri"/>
          <w:i/>
          <w:iCs/>
        </w:rPr>
      </w:pPr>
      <w:r w:rsidRPr="00895CAC">
        <w:rPr>
          <w:rFonts w:ascii="Calibri" w:hAnsi="Calibri"/>
          <w:i/>
          <w:iCs/>
          <w:highlight w:val="yellow"/>
        </w:rPr>
        <w:t>VOUS POUVEZ DUPLIQUER LES TABLEAUX CI-DESSUS POUR AJOUTER DES CO</w:t>
      </w:r>
      <w:r w:rsidR="00895CAC" w:rsidRPr="00895CAC">
        <w:rPr>
          <w:rFonts w:ascii="Calibri" w:hAnsi="Calibri"/>
          <w:i/>
          <w:iCs/>
          <w:highlight w:val="yellow"/>
        </w:rPr>
        <w:t>-TRAITANTS OU SOUS-TRAITANTS COMPLEMENTAIRES</w:t>
      </w:r>
      <w:r w:rsidR="00895CAC">
        <w:rPr>
          <w:rFonts w:ascii="Calibri" w:hAnsi="Calibri"/>
          <w:i/>
          <w:iCs/>
          <w:highlight w:val="yellow"/>
        </w:rPr>
        <w:t xml:space="preserve"> AU BESOIN</w:t>
      </w:r>
      <w:r w:rsidR="00895CAC" w:rsidRPr="00895CAC">
        <w:rPr>
          <w:rFonts w:ascii="Calibri" w:hAnsi="Calibri"/>
          <w:i/>
          <w:iCs/>
          <w:highlight w:val="yellow"/>
        </w:rPr>
        <w:t>.</w:t>
      </w:r>
    </w:p>
    <w:sectPr w:rsidR="002A0A07" w:rsidRPr="00895CAC" w:rsidSect="009A3D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23814" w:h="16839" w:orient="landscape" w:code="8"/>
      <w:pgMar w:top="1135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04A92" w14:textId="77777777" w:rsidR="00BC0033" w:rsidRDefault="00BC0033">
      <w:r>
        <w:separator/>
      </w:r>
    </w:p>
  </w:endnote>
  <w:endnote w:type="continuationSeparator" w:id="0">
    <w:p w14:paraId="3A20E7E4" w14:textId="77777777" w:rsidR="00BC0033" w:rsidRDefault="00BC0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INOT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Calibri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9139E" w14:textId="77777777" w:rsidR="00203D28" w:rsidRDefault="00203D2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2DDB9" w14:textId="2A704DE5" w:rsidR="00E81D7F" w:rsidRPr="00CA1693" w:rsidRDefault="00617BFB" w:rsidP="00EA5809">
    <w:pPr>
      <w:pStyle w:val="Pieddepage"/>
      <w:rPr>
        <w:rFonts w:asciiTheme="minorHAnsi" w:hAnsiTheme="minorHAnsi" w:cstheme="minorHAnsi"/>
      </w:rPr>
    </w:pPr>
    <w:bookmarkStart w:id="2" w:name="_Hlk181829061"/>
    <w:bookmarkStart w:id="3" w:name="_Hlk181829062"/>
    <w:bookmarkStart w:id="4" w:name="_Hlk192776594"/>
    <w:bookmarkStart w:id="5" w:name="_Hlk192776595"/>
    <w:r>
      <w:rPr>
        <w:rFonts w:asciiTheme="minorHAnsi" w:hAnsiTheme="minorHAnsi" w:cstheme="minorHAnsi"/>
      </w:rPr>
      <w:t xml:space="preserve">Procédure </w:t>
    </w:r>
    <w:r w:rsidR="00BA5A87">
      <w:rPr>
        <w:rFonts w:asciiTheme="minorHAnsi" w:hAnsiTheme="minorHAnsi" w:cstheme="minorHAnsi"/>
      </w:rPr>
      <w:t>TRVX25-</w:t>
    </w:r>
    <w:r w:rsidR="005A00C4">
      <w:rPr>
        <w:rFonts w:asciiTheme="minorHAnsi" w:hAnsiTheme="minorHAnsi" w:cstheme="minorHAnsi"/>
      </w:rPr>
      <w:t>0</w:t>
    </w:r>
    <w:r w:rsidR="00CE05D7">
      <w:rPr>
        <w:rFonts w:asciiTheme="minorHAnsi" w:hAnsiTheme="minorHAnsi" w:cstheme="minorHAnsi"/>
      </w:rPr>
      <w:t>13</w:t>
    </w:r>
    <w:r w:rsidR="005D67C6" w:rsidRPr="001F03C4">
      <w:rPr>
        <w:rFonts w:asciiTheme="minorHAnsi" w:hAnsiTheme="minorHAnsi" w:cstheme="minorHAnsi"/>
      </w:rPr>
      <w:t xml:space="preserve">- </w:t>
    </w:r>
    <w:r w:rsidR="00E81D7F" w:rsidRPr="001F03C4">
      <w:rPr>
        <w:rFonts w:asciiTheme="minorHAnsi" w:hAnsiTheme="minorHAnsi" w:cstheme="minorHAnsi"/>
      </w:rPr>
      <w:t xml:space="preserve">RC – Annexe </w:t>
    </w:r>
    <w:bookmarkEnd w:id="2"/>
    <w:bookmarkEnd w:id="3"/>
    <w:bookmarkEnd w:id="4"/>
    <w:bookmarkEnd w:id="5"/>
    <w:r w:rsidR="006F65DF">
      <w:rPr>
        <w:rFonts w:asciiTheme="minorHAnsi" w:hAnsiTheme="minorHAnsi" w:cstheme="minorHAnsi"/>
      </w:rPr>
      <w:t>3</w:t>
    </w:r>
    <w:bookmarkStart w:id="6" w:name="_GoBack"/>
    <w:bookmarkEnd w:id="6"/>
    <w:r w:rsidR="00252779">
      <w:rPr>
        <w:rFonts w:asciiTheme="minorHAnsi" w:hAnsiTheme="minorHAnsi" w:cstheme="minorHAnsi"/>
      </w:rPr>
      <w:tab/>
    </w:r>
    <w:r w:rsidR="00252779" w:rsidRPr="00252779">
      <w:rPr>
        <w:rFonts w:asciiTheme="minorHAnsi" w:hAnsiTheme="minorHAnsi" w:cstheme="minorHAnsi"/>
      </w:rPr>
      <w:t xml:space="preserve">Page </w:t>
    </w:r>
    <w:r w:rsidR="00252779" w:rsidRPr="00252779">
      <w:rPr>
        <w:rFonts w:asciiTheme="minorHAnsi" w:hAnsiTheme="minorHAnsi" w:cstheme="minorHAnsi"/>
        <w:b w:val="0"/>
        <w:bCs/>
      </w:rPr>
      <w:fldChar w:fldCharType="begin"/>
    </w:r>
    <w:r w:rsidR="00252779" w:rsidRPr="00252779">
      <w:rPr>
        <w:rFonts w:asciiTheme="minorHAnsi" w:hAnsiTheme="minorHAnsi" w:cstheme="minorHAnsi"/>
        <w:b w:val="0"/>
        <w:bCs/>
      </w:rPr>
      <w:instrText>PAGE  \* Arabic  \* MERGEFORMAT</w:instrText>
    </w:r>
    <w:r w:rsidR="00252779" w:rsidRPr="00252779">
      <w:rPr>
        <w:rFonts w:asciiTheme="minorHAnsi" w:hAnsiTheme="minorHAnsi" w:cstheme="minorHAnsi"/>
        <w:b w:val="0"/>
        <w:bCs/>
      </w:rPr>
      <w:fldChar w:fldCharType="separate"/>
    </w:r>
    <w:r w:rsidR="00203D28">
      <w:rPr>
        <w:rFonts w:asciiTheme="minorHAnsi" w:hAnsiTheme="minorHAnsi" w:cstheme="minorHAnsi"/>
        <w:b w:val="0"/>
        <w:bCs/>
        <w:noProof/>
      </w:rPr>
      <w:t>3</w:t>
    </w:r>
    <w:r w:rsidR="00252779" w:rsidRPr="00252779">
      <w:rPr>
        <w:rFonts w:asciiTheme="minorHAnsi" w:hAnsiTheme="minorHAnsi" w:cstheme="minorHAnsi"/>
        <w:b w:val="0"/>
        <w:bCs/>
      </w:rPr>
      <w:fldChar w:fldCharType="end"/>
    </w:r>
    <w:r w:rsidR="00252779" w:rsidRPr="00252779">
      <w:rPr>
        <w:rFonts w:asciiTheme="minorHAnsi" w:hAnsiTheme="minorHAnsi" w:cstheme="minorHAnsi"/>
      </w:rPr>
      <w:t xml:space="preserve"> sur </w:t>
    </w:r>
    <w:r w:rsidR="00252779" w:rsidRPr="00252779">
      <w:rPr>
        <w:rFonts w:asciiTheme="minorHAnsi" w:hAnsiTheme="minorHAnsi" w:cstheme="minorHAnsi"/>
        <w:b w:val="0"/>
        <w:bCs/>
      </w:rPr>
      <w:fldChar w:fldCharType="begin"/>
    </w:r>
    <w:r w:rsidR="00252779" w:rsidRPr="00252779">
      <w:rPr>
        <w:rFonts w:asciiTheme="minorHAnsi" w:hAnsiTheme="minorHAnsi" w:cstheme="minorHAnsi"/>
        <w:b w:val="0"/>
        <w:bCs/>
      </w:rPr>
      <w:instrText>NUMPAGES  \* Arabic  \* MERGEFORMAT</w:instrText>
    </w:r>
    <w:r w:rsidR="00252779" w:rsidRPr="00252779">
      <w:rPr>
        <w:rFonts w:asciiTheme="minorHAnsi" w:hAnsiTheme="minorHAnsi" w:cstheme="minorHAnsi"/>
        <w:b w:val="0"/>
        <w:bCs/>
      </w:rPr>
      <w:fldChar w:fldCharType="separate"/>
    </w:r>
    <w:r w:rsidR="00203D28">
      <w:rPr>
        <w:rFonts w:asciiTheme="minorHAnsi" w:hAnsiTheme="minorHAnsi" w:cstheme="minorHAnsi"/>
        <w:b w:val="0"/>
        <w:bCs/>
        <w:noProof/>
      </w:rPr>
      <w:t>3</w:t>
    </w:r>
    <w:r w:rsidR="00252779" w:rsidRPr="00252779">
      <w:rPr>
        <w:rFonts w:asciiTheme="minorHAnsi" w:hAnsiTheme="minorHAnsi" w:cstheme="minorHAnsi"/>
        <w:b w:val="0"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885ED" w14:textId="77777777" w:rsidR="00203D28" w:rsidRDefault="00203D2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2A76E" w14:textId="77777777" w:rsidR="00BC0033" w:rsidRDefault="00BC0033">
      <w:r>
        <w:separator/>
      </w:r>
    </w:p>
  </w:footnote>
  <w:footnote w:type="continuationSeparator" w:id="0">
    <w:p w14:paraId="1F5AF4D7" w14:textId="77777777" w:rsidR="00BC0033" w:rsidRDefault="00BC0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12062" w14:textId="77777777" w:rsidR="00203D28" w:rsidRDefault="00203D2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98A9F" w14:textId="73817F6A" w:rsidR="00E81D7F" w:rsidRPr="009452A4" w:rsidRDefault="00CE05D7" w:rsidP="009452A4">
    <w:pPr>
      <w:pStyle w:val="En-tte"/>
      <w:rPr>
        <w:highlight w:val="yellow"/>
      </w:rPr>
    </w:pPr>
    <w:bookmarkStart w:id="0" w:name="_Hlk181829037"/>
    <w:ins w:id="1" w:author="GARAUD Gwenaelle" w:date="2025-08-12T11:28:00Z">
      <w:r w:rsidRPr="007E629F">
        <w:rPr>
          <w:noProof/>
        </w:rPr>
        <w:drawing>
          <wp:inline distT="0" distB="0" distL="0" distR="0" wp14:anchorId="125266E8" wp14:editId="7E428CB9">
            <wp:extent cx="409575" cy="286052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31" cy="289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  <w:bookmarkEnd w:id="0"/>
    <w:r w:rsidRPr="00CE05D7">
      <w:rPr>
        <w:rFonts w:ascii="Arial" w:hAnsi="Arial" w:cs="Arial"/>
        <w:b w:val="0"/>
        <w:bCs/>
        <w:sz w:val="48"/>
        <w:szCs w:val="48"/>
      </w:rPr>
      <w:t xml:space="preserve"> </w:t>
    </w:r>
    <w:r w:rsidRPr="00CE05D7">
      <w:rPr>
        <w:rFonts w:ascii="Arial Narrow" w:hAnsi="Arial Narrow"/>
        <w:bCs/>
        <w:noProof/>
      </w:rPr>
      <w:t xml:space="preserve">Réhabilitation lourde du rez-de-chaussée du bâtiment Saint-Exupéry en vue de la relocalisation de la pédiatrie du Centre Hospitalier du Mans 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6EEF0" w14:textId="77777777" w:rsidR="00203D28" w:rsidRDefault="00203D2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381DF6"/>
    <w:multiLevelType w:val="hybridMultilevel"/>
    <w:tmpl w:val="C8A28820"/>
    <w:lvl w:ilvl="0" w:tplc="A8D209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3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8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9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7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9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0"/>
  </w:num>
  <w:num w:numId="4">
    <w:abstractNumId w:val="12"/>
  </w:num>
  <w:num w:numId="5">
    <w:abstractNumId w:val="24"/>
  </w:num>
  <w:num w:numId="6">
    <w:abstractNumId w:val="50"/>
  </w:num>
  <w:num w:numId="7">
    <w:abstractNumId w:val="36"/>
  </w:num>
  <w:num w:numId="8">
    <w:abstractNumId w:val="5"/>
  </w:num>
  <w:num w:numId="9">
    <w:abstractNumId w:val="7"/>
  </w:num>
  <w:num w:numId="10">
    <w:abstractNumId w:val="27"/>
  </w:num>
  <w:num w:numId="11">
    <w:abstractNumId w:val="16"/>
  </w:num>
  <w:num w:numId="12">
    <w:abstractNumId w:val="40"/>
  </w:num>
  <w:num w:numId="13">
    <w:abstractNumId w:val="19"/>
  </w:num>
  <w:num w:numId="14">
    <w:abstractNumId w:val="44"/>
  </w:num>
  <w:num w:numId="15">
    <w:abstractNumId w:val="52"/>
  </w:num>
  <w:num w:numId="16">
    <w:abstractNumId w:val="30"/>
  </w:num>
  <w:num w:numId="17">
    <w:abstractNumId w:val="29"/>
  </w:num>
  <w:num w:numId="18">
    <w:abstractNumId w:val="25"/>
  </w:num>
  <w:num w:numId="19">
    <w:abstractNumId w:val="15"/>
  </w:num>
  <w:num w:numId="20">
    <w:abstractNumId w:val="45"/>
  </w:num>
  <w:num w:numId="21">
    <w:abstractNumId w:val="17"/>
  </w:num>
  <w:num w:numId="22">
    <w:abstractNumId w:val="49"/>
  </w:num>
  <w:num w:numId="23">
    <w:abstractNumId w:val="13"/>
  </w:num>
  <w:num w:numId="24">
    <w:abstractNumId w:val="51"/>
  </w:num>
  <w:num w:numId="25">
    <w:abstractNumId w:val="42"/>
  </w:num>
  <w:num w:numId="26">
    <w:abstractNumId w:val="31"/>
  </w:num>
  <w:num w:numId="27">
    <w:abstractNumId w:val="4"/>
  </w:num>
  <w:num w:numId="28">
    <w:abstractNumId w:val="34"/>
  </w:num>
  <w:num w:numId="29">
    <w:abstractNumId w:val="28"/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9"/>
  </w:num>
  <w:num w:numId="32">
    <w:abstractNumId w:val="37"/>
  </w:num>
  <w:num w:numId="33">
    <w:abstractNumId w:val="6"/>
  </w:num>
  <w:num w:numId="34">
    <w:abstractNumId w:val="41"/>
  </w:num>
  <w:num w:numId="35">
    <w:abstractNumId w:val="35"/>
  </w:num>
  <w:num w:numId="36">
    <w:abstractNumId w:val="21"/>
  </w:num>
  <w:num w:numId="37">
    <w:abstractNumId w:val="10"/>
  </w:num>
  <w:num w:numId="38">
    <w:abstractNumId w:val="53"/>
  </w:num>
  <w:num w:numId="39">
    <w:abstractNumId w:val="18"/>
  </w:num>
  <w:num w:numId="40">
    <w:abstractNumId w:val="32"/>
  </w:num>
  <w:num w:numId="41">
    <w:abstractNumId w:val="14"/>
  </w:num>
  <w:num w:numId="42">
    <w:abstractNumId w:val="23"/>
  </w:num>
  <w:num w:numId="43">
    <w:abstractNumId w:val="16"/>
  </w:num>
  <w:num w:numId="44">
    <w:abstractNumId w:val="11"/>
  </w:num>
  <w:num w:numId="45">
    <w:abstractNumId w:val="3"/>
  </w:num>
  <w:num w:numId="46">
    <w:abstractNumId w:val="34"/>
  </w:num>
  <w:num w:numId="47">
    <w:abstractNumId w:val="46"/>
  </w:num>
  <w:num w:numId="48">
    <w:abstractNumId w:val="2"/>
  </w:num>
  <w:num w:numId="49">
    <w:abstractNumId w:val="48"/>
  </w:num>
  <w:num w:numId="50">
    <w:abstractNumId w:val="38"/>
  </w:num>
  <w:num w:numId="51">
    <w:abstractNumId w:val="50"/>
  </w:num>
  <w:num w:numId="52">
    <w:abstractNumId w:val="22"/>
  </w:num>
  <w:num w:numId="53">
    <w:abstractNumId w:val="26"/>
  </w:num>
  <w:num w:numId="54">
    <w:abstractNumId w:val="8"/>
  </w:num>
  <w:num w:numId="55">
    <w:abstractNumId w:val="33"/>
  </w:num>
  <w:num w:numId="56">
    <w:abstractNumId w:val="50"/>
  </w:num>
  <w:num w:numId="57">
    <w:abstractNumId w:val="50"/>
  </w:num>
  <w:num w:numId="58">
    <w:abstractNumId w:val="47"/>
  </w:num>
  <w:num w:numId="59">
    <w:abstractNumId w:val="9"/>
  </w:num>
  <w:numIdMacAtCleanup w:val="5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ARAUD Gwenaelle">
    <w15:presenceInfo w15:providerId="AD" w15:userId="S-1-5-21-2089224740-37949070-2145397984-238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E2"/>
    <w:rsid w:val="00001E0E"/>
    <w:rsid w:val="00020E62"/>
    <w:rsid w:val="000410C8"/>
    <w:rsid w:val="0004187B"/>
    <w:rsid w:val="000456F6"/>
    <w:rsid w:val="000504C0"/>
    <w:rsid w:val="00053D7A"/>
    <w:rsid w:val="000551C9"/>
    <w:rsid w:val="0005668A"/>
    <w:rsid w:val="00062FC9"/>
    <w:rsid w:val="00065F7B"/>
    <w:rsid w:val="00076884"/>
    <w:rsid w:val="0007694A"/>
    <w:rsid w:val="00085911"/>
    <w:rsid w:val="00090E07"/>
    <w:rsid w:val="00093392"/>
    <w:rsid w:val="00097344"/>
    <w:rsid w:val="000A0BED"/>
    <w:rsid w:val="000A0E52"/>
    <w:rsid w:val="000B29DA"/>
    <w:rsid w:val="000B30F3"/>
    <w:rsid w:val="000B3AB6"/>
    <w:rsid w:val="000B4493"/>
    <w:rsid w:val="000C5ABB"/>
    <w:rsid w:val="000C6DF5"/>
    <w:rsid w:val="000D34B2"/>
    <w:rsid w:val="000E5601"/>
    <w:rsid w:val="000F574A"/>
    <w:rsid w:val="000F6F15"/>
    <w:rsid w:val="00114996"/>
    <w:rsid w:val="00116197"/>
    <w:rsid w:val="00117471"/>
    <w:rsid w:val="00125FE1"/>
    <w:rsid w:val="00141A7F"/>
    <w:rsid w:val="0014683C"/>
    <w:rsid w:val="00152953"/>
    <w:rsid w:val="001606CB"/>
    <w:rsid w:val="0016512C"/>
    <w:rsid w:val="00170554"/>
    <w:rsid w:val="001769BE"/>
    <w:rsid w:val="00181FDE"/>
    <w:rsid w:val="0018361F"/>
    <w:rsid w:val="00192DBB"/>
    <w:rsid w:val="00193A86"/>
    <w:rsid w:val="001A3ACA"/>
    <w:rsid w:val="001A4002"/>
    <w:rsid w:val="001A6D5F"/>
    <w:rsid w:val="001B5934"/>
    <w:rsid w:val="001C1F23"/>
    <w:rsid w:val="001C7767"/>
    <w:rsid w:val="001D06BC"/>
    <w:rsid w:val="001D0A10"/>
    <w:rsid w:val="001D705C"/>
    <w:rsid w:val="001F03C4"/>
    <w:rsid w:val="001F132D"/>
    <w:rsid w:val="001F2F23"/>
    <w:rsid w:val="001F73D3"/>
    <w:rsid w:val="00203D28"/>
    <w:rsid w:val="00213BA2"/>
    <w:rsid w:val="002156CC"/>
    <w:rsid w:val="002172C9"/>
    <w:rsid w:val="002237FB"/>
    <w:rsid w:val="00225B17"/>
    <w:rsid w:val="00232641"/>
    <w:rsid w:val="002338AE"/>
    <w:rsid w:val="002340E9"/>
    <w:rsid w:val="0024578B"/>
    <w:rsid w:val="00245AA0"/>
    <w:rsid w:val="00252779"/>
    <w:rsid w:val="00261CD6"/>
    <w:rsid w:val="00261D97"/>
    <w:rsid w:val="002634E6"/>
    <w:rsid w:val="00264AC7"/>
    <w:rsid w:val="002736EA"/>
    <w:rsid w:val="002877B6"/>
    <w:rsid w:val="002A0A07"/>
    <w:rsid w:val="002A0B9A"/>
    <w:rsid w:val="002A60B9"/>
    <w:rsid w:val="002B1C49"/>
    <w:rsid w:val="002B33D0"/>
    <w:rsid w:val="002B64FB"/>
    <w:rsid w:val="002C5550"/>
    <w:rsid w:val="002D6ECC"/>
    <w:rsid w:val="002F0DC3"/>
    <w:rsid w:val="00310D67"/>
    <w:rsid w:val="00320D16"/>
    <w:rsid w:val="00323B1A"/>
    <w:rsid w:val="00326454"/>
    <w:rsid w:val="003278D2"/>
    <w:rsid w:val="003350FB"/>
    <w:rsid w:val="00336064"/>
    <w:rsid w:val="00340DF7"/>
    <w:rsid w:val="00341418"/>
    <w:rsid w:val="00345220"/>
    <w:rsid w:val="00346724"/>
    <w:rsid w:val="003475E1"/>
    <w:rsid w:val="00347AAA"/>
    <w:rsid w:val="00357DCA"/>
    <w:rsid w:val="00362217"/>
    <w:rsid w:val="00363BE2"/>
    <w:rsid w:val="00365451"/>
    <w:rsid w:val="003669C2"/>
    <w:rsid w:val="003737CD"/>
    <w:rsid w:val="00373911"/>
    <w:rsid w:val="0037597C"/>
    <w:rsid w:val="00382C4B"/>
    <w:rsid w:val="003852FC"/>
    <w:rsid w:val="0038722F"/>
    <w:rsid w:val="003A0310"/>
    <w:rsid w:val="003A031F"/>
    <w:rsid w:val="003A217C"/>
    <w:rsid w:val="003A7E03"/>
    <w:rsid w:val="003B36B5"/>
    <w:rsid w:val="003B4ECD"/>
    <w:rsid w:val="003E0308"/>
    <w:rsid w:val="003E0489"/>
    <w:rsid w:val="003E5797"/>
    <w:rsid w:val="003E58F8"/>
    <w:rsid w:val="003F06DA"/>
    <w:rsid w:val="003F3DB3"/>
    <w:rsid w:val="00400ABA"/>
    <w:rsid w:val="00420AC5"/>
    <w:rsid w:val="00442453"/>
    <w:rsid w:val="004448C2"/>
    <w:rsid w:val="00462F4D"/>
    <w:rsid w:val="00464B8A"/>
    <w:rsid w:val="00470CEA"/>
    <w:rsid w:val="0047269D"/>
    <w:rsid w:val="00483CFA"/>
    <w:rsid w:val="004A1797"/>
    <w:rsid w:val="004C01B8"/>
    <w:rsid w:val="004C17E4"/>
    <w:rsid w:val="004C412D"/>
    <w:rsid w:val="004D3276"/>
    <w:rsid w:val="004D6162"/>
    <w:rsid w:val="004E7793"/>
    <w:rsid w:val="004F1E59"/>
    <w:rsid w:val="004F5FB2"/>
    <w:rsid w:val="00501FF2"/>
    <w:rsid w:val="0050390F"/>
    <w:rsid w:val="00506298"/>
    <w:rsid w:val="00507E75"/>
    <w:rsid w:val="0051139F"/>
    <w:rsid w:val="00520874"/>
    <w:rsid w:val="005319E8"/>
    <w:rsid w:val="00534CB0"/>
    <w:rsid w:val="005364E1"/>
    <w:rsid w:val="00560732"/>
    <w:rsid w:val="00562759"/>
    <w:rsid w:val="00571445"/>
    <w:rsid w:val="00587AE2"/>
    <w:rsid w:val="005933CB"/>
    <w:rsid w:val="005972A8"/>
    <w:rsid w:val="005A00C4"/>
    <w:rsid w:val="005B0A8B"/>
    <w:rsid w:val="005B3FEE"/>
    <w:rsid w:val="005C2C4A"/>
    <w:rsid w:val="005C7A3A"/>
    <w:rsid w:val="005D16E1"/>
    <w:rsid w:val="005D2236"/>
    <w:rsid w:val="005D67C6"/>
    <w:rsid w:val="005D6C65"/>
    <w:rsid w:val="005E074F"/>
    <w:rsid w:val="005E1DE2"/>
    <w:rsid w:val="005E3516"/>
    <w:rsid w:val="005E66D2"/>
    <w:rsid w:val="005F1B88"/>
    <w:rsid w:val="005F6142"/>
    <w:rsid w:val="005F6776"/>
    <w:rsid w:val="00612707"/>
    <w:rsid w:val="006146A3"/>
    <w:rsid w:val="00614E96"/>
    <w:rsid w:val="00615DAD"/>
    <w:rsid w:val="006160F5"/>
    <w:rsid w:val="00617BFB"/>
    <w:rsid w:val="00630967"/>
    <w:rsid w:val="00632A52"/>
    <w:rsid w:val="00651892"/>
    <w:rsid w:val="00652480"/>
    <w:rsid w:val="006666D7"/>
    <w:rsid w:val="00674179"/>
    <w:rsid w:val="00674DFE"/>
    <w:rsid w:val="006A07FE"/>
    <w:rsid w:val="006A093D"/>
    <w:rsid w:val="006A7E7A"/>
    <w:rsid w:val="006B0A22"/>
    <w:rsid w:val="006B5CD3"/>
    <w:rsid w:val="006C4A0E"/>
    <w:rsid w:val="006C4F4F"/>
    <w:rsid w:val="006C66BA"/>
    <w:rsid w:val="006D175B"/>
    <w:rsid w:val="006E0339"/>
    <w:rsid w:val="006E0B20"/>
    <w:rsid w:val="006F0ABE"/>
    <w:rsid w:val="006F65DF"/>
    <w:rsid w:val="006F6A34"/>
    <w:rsid w:val="00702F87"/>
    <w:rsid w:val="007035D2"/>
    <w:rsid w:val="00711840"/>
    <w:rsid w:val="00740C48"/>
    <w:rsid w:val="00740F01"/>
    <w:rsid w:val="00742462"/>
    <w:rsid w:val="00746DF7"/>
    <w:rsid w:val="007504E1"/>
    <w:rsid w:val="0078308A"/>
    <w:rsid w:val="00783838"/>
    <w:rsid w:val="00785D4B"/>
    <w:rsid w:val="00785E63"/>
    <w:rsid w:val="0079219D"/>
    <w:rsid w:val="00792786"/>
    <w:rsid w:val="00793888"/>
    <w:rsid w:val="0079628E"/>
    <w:rsid w:val="007966E6"/>
    <w:rsid w:val="00796E3B"/>
    <w:rsid w:val="007C3B15"/>
    <w:rsid w:val="007D639B"/>
    <w:rsid w:val="007E4C35"/>
    <w:rsid w:val="007F13F4"/>
    <w:rsid w:val="007F5BB9"/>
    <w:rsid w:val="00813DCD"/>
    <w:rsid w:val="0081554E"/>
    <w:rsid w:val="00823D5A"/>
    <w:rsid w:val="008308A8"/>
    <w:rsid w:val="00832246"/>
    <w:rsid w:val="00833380"/>
    <w:rsid w:val="008368BD"/>
    <w:rsid w:val="00851DAE"/>
    <w:rsid w:val="008550D9"/>
    <w:rsid w:val="00856F6B"/>
    <w:rsid w:val="00861B3F"/>
    <w:rsid w:val="0086385B"/>
    <w:rsid w:val="00864B83"/>
    <w:rsid w:val="008810BE"/>
    <w:rsid w:val="00883F06"/>
    <w:rsid w:val="00885037"/>
    <w:rsid w:val="00895CAC"/>
    <w:rsid w:val="008A1937"/>
    <w:rsid w:val="008A4A3D"/>
    <w:rsid w:val="008B0F12"/>
    <w:rsid w:val="008B74C5"/>
    <w:rsid w:val="008C2BD6"/>
    <w:rsid w:val="008C7AC3"/>
    <w:rsid w:val="008D0285"/>
    <w:rsid w:val="008D1C05"/>
    <w:rsid w:val="008E32CA"/>
    <w:rsid w:val="008F1FE5"/>
    <w:rsid w:val="008F4A6F"/>
    <w:rsid w:val="008F5082"/>
    <w:rsid w:val="008F7C06"/>
    <w:rsid w:val="00900403"/>
    <w:rsid w:val="00900461"/>
    <w:rsid w:val="00923A1F"/>
    <w:rsid w:val="00926BC7"/>
    <w:rsid w:val="00933DDC"/>
    <w:rsid w:val="00942018"/>
    <w:rsid w:val="009424FD"/>
    <w:rsid w:val="009452A4"/>
    <w:rsid w:val="00945902"/>
    <w:rsid w:val="00945BC3"/>
    <w:rsid w:val="00946955"/>
    <w:rsid w:val="00946EB2"/>
    <w:rsid w:val="009521EB"/>
    <w:rsid w:val="00953E77"/>
    <w:rsid w:val="00955E62"/>
    <w:rsid w:val="00962DAF"/>
    <w:rsid w:val="009651AC"/>
    <w:rsid w:val="009722BF"/>
    <w:rsid w:val="00974000"/>
    <w:rsid w:val="0097562A"/>
    <w:rsid w:val="009A0036"/>
    <w:rsid w:val="009A3D7F"/>
    <w:rsid w:val="009B6556"/>
    <w:rsid w:val="009B7E5B"/>
    <w:rsid w:val="009C089B"/>
    <w:rsid w:val="009C3391"/>
    <w:rsid w:val="009D5AF5"/>
    <w:rsid w:val="009F58CD"/>
    <w:rsid w:val="00A03042"/>
    <w:rsid w:val="00A057F9"/>
    <w:rsid w:val="00A16F13"/>
    <w:rsid w:val="00A244F5"/>
    <w:rsid w:val="00A256A0"/>
    <w:rsid w:val="00A25B22"/>
    <w:rsid w:val="00A266BB"/>
    <w:rsid w:val="00A40C2E"/>
    <w:rsid w:val="00A42247"/>
    <w:rsid w:val="00A450E0"/>
    <w:rsid w:val="00A4703E"/>
    <w:rsid w:val="00A5639E"/>
    <w:rsid w:val="00A673DD"/>
    <w:rsid w:val="00A7192B"/>
    <w:rsid w:val="00A811F7"/>
    <w:rsid w:val="00A938E4"/>
    <w:rsid w:val="00AA4ECD"/>
    <w:rsid w:val="00AA7513"/>
    <w:rsid w:val="00AB0ADD"/>
    <w:rsid w:val="00AB5855"/>
    <w:rsid w:val="00AC118D"/>
    <w:rsid w:val="00AC60AB"/>
    <w:rsid w:val="00AF6779"/>
    <w:rsid w:val="00B00B63"/>
    <w:rsid w:val="00B00F19"/>
    <w:rsid w:val="00B04DE6"/>
    <w:rsid w:val="00B1024C"/>
    <w:rsid w:val="00B2039C"/>
    <w:rsid w:val="00B31B5A"/>
    <w:rsid w:val="00B34043"/>
    <w:rsid w:val="00B42EC3"/>
    <w:rsid w:val="00B45227"/>
    <w:rsid w:val="00B4552F"/>
    <w:rsid w:val="00B4635D"/>
    <w:rsid w:val="00B554B2"/>
    <w:rsid w:val="00B71C8F"/>
    <w:rsid w:val="00B72455"/>
    <w:rsid w:val="00B760A7"/>
    <w:rsid w:val="00B80CCF"/>
    <w:rsid w:val="00B80EE8"/>
    <w:rsid w:val="00B8311A"/>
    <w:rsid w:val="00B86A73"/>
    <w:rsid w:val="00BA5A87"/>
    <w:rsid w:val="00BC0033"/>
    <w:rsid w:val="00BC0252"/>
    <w:rsid w:val="00BC3988"/>
    <w:rsid w:val="00BC6098"/>
    <w:rsid w:val="00BD1A55"/>
    <w:rsid w:val="00BD2414"/>
    <w:rsid w:val="00BD40BB"/>
    <w:rsid w:val="00BE12C7"/>
    <w:rsid w:val="00BE19C8"/>
    <w:rsid w:val="00BE2CB0"/>
    <w:rsid w:val="00BF4632"/>
    <w:rsid w:val="00C10667"/>
    <w:rsid w:val="00C1622A"/>
    <w:rsid w:val="00C2656E"/>
    <w:rsid w:val="00C31303"/>
    <w:rsid w:val="00C355E8"/>
    <w:rsid w:val="00C44971"/>
    <w:rsid w:val="00C462EF"/>
    <w:rsid w:val="00C46708"/>
    <w:rsid w:val="00C54937"/>
    <w:rsid w:val="00C60E95"/>
    <w:rsid w:val="00C6425E"/>
    <w:rsid w:val="00C67FC2"/>
    <w:rsid w:val="00C7176A"/>
    <w:rsid w:val="00C83D49"/>
    <w:rsid w:val="00C85782"/>
    <w:rsid w:val="00CA1693"/>
    <w:rsid w:val="00CA720D"/>
    <w:rsid w:val="00CB2A78"/>
    <w:rsid w:val="00CB49D9"/>
    <w:rsid w:val="00CC1077"/>
    <w:rsid w:val="00CC1FC1"/>
    <w:rsid w:val="00CC430C"/>
    <w:rsid w:val="00CD6401"/>
    <w:rsid w:val="00CD7C71"/>
    <w:rsid w:val="00CD7D27"/>
    <w:rsid w:val="00CE05D7"/>
    <w:rsid w:val="00CE5065"/>
    <w:rsid w:val="00CE7EA9"/>
    <w:rsid w:val="00CF1222"/>
    <w:rsid w:val="00CF7B59"/>
    <w:rsid w:val="00D0218C"/>
    <w:rsid w:val="00D22E14"/>
    <w:rsid w:val="00D327A7"/>
    <w:rsid w:val="00D32F50"/>
    <w:rsid w:val="00D3364A"/>
    <w:rsid w:val="00D5432A"/>
    <w:rsid w:val="00D54BDC"/>
    <w:rsid w:val="00D62D71"/>
    <w:rsid w:val="00D72567"/>
    <w:rsid w:val="00D738DB"/>
    <w:rsid w:val="00D777D1"/>
    <w:rsid w:val="00D84AEC"/>
    <w:rsid w:val="00D85D63"/>
    <w:rsid w:val="00D864C0"/>
    <w:rsid w:val="00DA3ECF"/>
    <w:rsid w:val="00DB0B9F"/>
    <w:rsid w:val="00DC03EB"/>
    <w:rsid w:val="00DC4256"/>
    <w:rsid w:val="00DC641F"/>
    <w:rsid w:val="00DD279E"/>
    <w:rsid w:val="00DD2831"/>
    <w:rsid w:val="00DE52A3"/>
    <w:rsid w:val="00DE5618"/>
    <w:rsid w:val="00E005B9"/>
    <w:rsid w:val="00E01DDB"/>
    <w:rsid w:val="00E05F30"/>
    <w:rsid w:val="00E07D3F"/>
    <w:rsid w:val="00E12897"/>
    <w:rsid w:val="00E23FCD"/>
    <w:rsid w:val="00E461A2"/>
    <w:rsid w:val="00E51A52"/>
    <w:rsid w:val="00E5308C"/>
    <w:rsid w:val="00E60928"/>
    <w:rsid w:val="00E64CDE"/>
    <w:rsid w:val="00E73685"/>
    <w:rsid w:val="00E74E2A"/>
    <w:rsid w:val="00E7616D"/>
    <w:rsid w:val="00E81D7F"/>
    <w:rsid w:val="00E8784C"/>
    <w:rsid w:val="00E953A9"/>
    <w:rsid w:val="00E9692B"/>
    <w:rsid w:val="00EA12F8"/>
    <w:rsid w:val="00EA5809"/>
    <w:rsid w:val="00EB24FC"/>
    <w:rsid w:val="00EB3EED"/>
    <w:rsid w:val="00EC211D"/>
    <w:rsid w:val="00EC41C0"/>
    <w:rsid w:val="00ED0EE8"/>
    <w:rsid w:val="00EE11D2"/>
    <w:rsid w:val="00EE3618"/>
    <w:rsid w:val="00EE6194"/>
    <w:rsid w:val="00EE7954"/>
    <w:rsid w:val="00EF5534"/>
    <w:rsid w:val="00F052A7"/>
    <w:rsid w:val="00F10DEA"/>
    <w:rsid w:val="00F211BA"/>
    <w:rsid w:val="00F2327C"/>
    <w:rsid w:val="00F251E8"/>
    <w:rsid w:val="00F341F8"/>
    <w:rsid w:val="00F43773"/>
    <w:rsid w:val="00F572DA"/>
    <w:rsid w:val="00F57C29"/>
    <w:rsid w:val="00F6455D"/>
    <w:rsid w:val="00F67837"/>
    <w:rsid w:val="00F72B7D"/>
    <w:rsid w:val="00F74718"/>
    <w:rsid w:val="00F76396"/>
    <w:rsid w:val="00F85DD6"/>
    <w:rsid w:val="00F90A30"/>
    <w:rsid w:val="00F92B4A"/>
    <w:rsid w:val="00F94D1B"/>
    <w:rsid w:val="00FA658B"/>
    <w:rsid w:val="00FC0981"/>
    <w:rsid w:val="00FC2749"/>
    <w:rsid w:val="00FC6C5A"/>
    <w:rsid w:val="00FC6F86"/>
    <w:rsid w:val="00FD6C39"/>
    <w:rsid w:val="00FE141E"/>
    <w:rsid w:val="00FE20A8"/>
    <w:rsid w:val="00FE7DF6"/>
    <w:rsid w:val="00FF0708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55727D8C-EE06-41A0-A4B3-0CEBD96E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16D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uiPriority w:val="2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uiPriority w:val="2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Emphasepl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4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0f6830d-6c19-4cf0-a510-a134fba504a4">
      <Value>19</Value>
    </TaxCatchAll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Travaux</TermName>
          <TermId xmlns="http://schemas.microsoft.com/office/infopath/2007/PartnerControls">60683290-ec3b-46f2-94bc-616e5c380db7</TermId>
        </TermInfo>
      </Terms>
    </bc55faf6ddb4427ebc52233f5b894aa6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1D2B73251F4A449391FEEC33901259" ma:contentTypeVersion="5" ma:contentTypeDescription="Crée un document." ma:contentTypeScope="" ma:versionID="58adc4de3527bc4647c8c9e0bf875054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C73C7E-7B22-48B5-AC85-EEC9D17B0196}">
  <ds:schemaRefs>
    <ds:schemaRef ds:uri="http://purl.org/dc/terms/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4163B0D-6C6F-46D5-8F7A-A4676C8EF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CE81A5-696E-4CC1-8003-D3D5E14247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807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PC-ROMARIC</dc:creator>
  <cp:lastModifiedBy>PALLONE Mona</cp:lastModifiedBy>
  <cp:revision>6</cp:revision>
  <cp:lastPrinted>2015-03-16T07:51:00Z</cp:lastPrinted>
  <dcterms:created xsi:type="dcterms:W3CDTF">2025-07-01T05:06:00Z</dcterms:created>
  <dcterms:modified xsi:type="dcterms:W3CDTF">2025-10-16T09:29:00Z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0x010100611D2B73251F4A449391FEEC33901259</vt:lpwstr>
  </property>
  <property fmtid="{D5CDD505-2E9C-101B-9397-08002B2CF9AE}" pid="3" name="Filiere">
    <vt:lpwstr>19;#Travaux|60683290-ec3b-46f2-94bc-616e5c380db7</vt:lpwstr>
  </property>
</Properties>
</file>